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C767D97" w14:textId="77777777" w:rsidTr="00876A8A">
        <w:trPr>
          <w:cantSplit/>
        </w:trPr>
        <w:tc>
          <w:tcPr>
            <w:tcW w:w="6487" w:type="dxa"/>
            <w:vAlign w:val="center"/>
          </w:tcPr>
          <w:p w14:paraId="028A40F4" w14:textId="7777777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0CEA882A" w14:textId="5B21A00A" w:rsidR="009F6520" w:rsidRDefault="002D7FD8" w:rsidP="002D7FD8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E8501D">
              <w:rPr>
                <w:b/>
                <w:bCs/>
                <w:noProof/>
                <w:sz w:val="20"/>
                <w:lang w:val="en-IE" w:eastAsia="en-IE"/>
              </w:rPr>
              <w:drawing>
                <wp:inline distT="0" distB="0" distL="0" distR="0" wp14:anchorId="56C9F512" wp14:editId="1CCB854A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907E6">
              <w:t>ENAV21-14.1.19</w:t>
            </w:r>
            <w:bookmarkStart w:id="1" w:name="_GoBack"/>
            <w:bookmarkEnd w:id="1"/>
          </w:p>
        </w:tc>
      </w:tr>
      <w:tr w:rsidR="000069D4" w:rsidRPr="0051782D" w14:paraId="0048364D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8BCDB86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503E4775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3BCD91F5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D57DB39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E81FCD6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47471503" w14:textId="77777777" w:rsidTr="00876A8A">
        <w:trPr>
          <w:cantSplit/>
        </w:trPr>
        <w:tc>
          <w:tcPr>
            <w:tcW w:w="6487" w:type="dxa"/>
            <w:vMerge w:val="restart"/>
          </w:tcPr>
          <w:p w14:paraId="58653347" w14:textId="3012FF37" w:rsidR="008610EE" w:rsidRDefault="008610EE" w:rsidP="008610EE">
            <w:pPr>
              <w:shd w:val="solid" w:color="FFFFFF" w:fill="FFFFFF"/>
              <w:tabs>
                <w:tab w:val="left" w:pos="720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</w:r>
            <w:r w:rsidR="00BE625D">
              <w:rPr>
                <w:rFonts w:ascii="Verdana" w:hAnsi="Verdana"/>
                <w:sz w:val="20"/>
              </w:rPr>
              <w:t xml:space="preserve">xx October </w:t>
            </w:r>
            <w:r>
              <w:rPr>
                <w:rFonts w:ascii="Verdana" w:hAnsi="Verdana"/>
                <w:sz w:val="20"/>
              </w:rPr>
              <w:t>2017</w:t>
            </w:r>
          </w:p>
          <w:p w14:paraId="3D6D0B60" w14:textId="77777777" w:rsidR="008610EE" w:rsidRDefault="008610EE" w:rsidP="008610EE">
            <w:pPr>
              <w:shd w:val="solid" w:color="FFFFFF" w:fill="FFFFFF"/>
              <w:tabs>
                <w:tab w:val="left" w:pos="720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  <w:t>Agenda item 1.9.2 (WRC-19)</w:t>
            </w:r>
          </w:p>
          <w:p w14:paraId="1B5A40E3" w14:textId="0D63D0BB" w:rsidR="002D7FD8" w:rsidRPr="00982084" w:rsidRDefault="008610EE" w:rsidP="00BE625D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Source: </w:t>
            </w:r>
            <w:r>
              <w:rPr>
                <w:rFonts w:ascii="Verdana" w:hAnsi="Verdana"/>
                <w:sz w:val="20"/>
              </w:rPr>
              <w:tab/>
              <w:t xml:space="preserve">Document </w:t>
            </w:r>
            <w:hyperlink r:id="rId8" w:history="1">
              <w:r w:rsidR="00BE625D" w:rsidRPr="00BE625D">
                <w:rPr>
                  <w:rStyle w:val="Hyperlink"/>
                  <w:rFonts w:ascii="Verdana" w:hAnsi="Verdana"/>
                  <w:sz w:val="20"/>
                </w:rPr>
                <w:t>5B/305</w:t>
              </w:r>
            </w:hyperlink>
            <w:r>
              <w:rPr>
                <w:rFonts w:ascii="Verdana" w:hAnsi="Verdana"/>
                <w:sz w:val="20"/>
              </w:rPr>
              <w:t xml:space="preserve"> (Annex 2</w:t>
            </w:r>
            <w:r w:rsidR="00BE625D">
              <w:rPr>
                <w:rFonts w:ascii="Verdana" w:hAnsi="Verdana"/>
                <w:sz w:val="20"/>
              </w:rPr>
              <w:t>4</w:t>
            </w:r>
            <w:r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3402" w:type="dxa"/>
          </w:tcPr>
          <w:p w14:paraId="7078043A" w14:textId="1487884B" w:rsidR="000069D4" w:rsidRPr="002D7FD8" w:rsidRDefault="002D7FD8" w:rsidP="00BE625D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  <w:r w:rsidR="00BE625D">
              <w:rPr>
                <w:rFonts w:ascii="Verdana" w:hAnsi="Verdana"/>
                <w:b/>
                <w:sz w:val="20"/>
                <w:lang w:eastAsia="zh-CN"/>
              </w:rPr>
              <w:t>xxx</w:t>
            </w:r>
            <w:r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14:paraId="613E7DBF" w14:textId="77777777" w:rsidTr="00876A8A">
        <w:trPr>
          <w:cantSplit/>
        </w:trPr>
        <w:tc>
          <w:tcPr>
            <w:tcW w:w="6487" w:type="dxa"/>
            <w:vMerge/>
          </w:tcPr>
          <w:p w14:paraId="0CFDFC52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06C57C4E" w14:textId="19FC36D4" w:rsidR="000069D4" w:rsidRPr="002D7FD8" w:rsidRDefault="00BE625D" w:rsidP="00BE625D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xx</w:t>
            </w:r>
            <w:r w:rsidR="002D7FD8"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October </w:t>
            </w:r>
            <w:r w:rsidR="002D7FD8">
              <w:rPr>
                <w:rFonts w:ascii="Verdana" w:hAnsi="Verdana"/>
                <w:b/>
                <w:sz w:val="20"/>
                <w:lang w:eastAsia="zh-CN"/>
              </w:rPr>
              <w:t>2017</w:t>
            </w:r>
          </w:p>
        </w:tc>
      </w:tr>
      <w:tr w:rsidR="000069D4" w14:paraId="51A23060" w14:textId="77777777" w:rsidTr="00876A8A">
        <w:trPr>
          <w:cantSplit/>
        </w:trPr>
        <w:tc>
          <w:tcPr>
            <w:tcW w:w="6487" w:type="dxa"/>
            <w:vMerge/>
          </w:tcPr>
          <w:p w14:paraId="356AF82E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63BFD6D9" w14:textId="77777777" w:rsidR="000069D4" w:rsidRPr="002D7FD8" w:rsidRDefault="002D7FD8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8610EE" w14:paraId="27F2D52B" w14:textId="77777777" w:rsidTr="00D046A7">
        <w:trPr>
          <w:cantSplit/>
        </w:trPr>
        <w:tc>
          <w:tcPr>
            <w:tcW w:w="9889" w:type="dxa"/>
            <w:gridSpan w:val="2"/>
          </w:tcPr>
          <w:p w14:paraId="5626C224" w14:textId="77777777" w:rsidR="008610EE" w:rsidRDefault="008610EE" w:rsidP="008610EE">
            <w:pPr>
              <w:pStyle w:val="Source"/>
              <w:spacing w:before="600"/>
              <w:rPr>
                <w:rFonts w:eastAsia="SimSun"/>
                <w:lang w:eastAsia="zh-CN"/>
              </w:rPr>
            </w:pPr>
            <w:bookmarkStart w:id="6" w:name="dsource" w:colFirst="0" w:colLast="0"/>
            <w:bookmarkEnd w:id="5"/>
            <w:r>
              <w:rPr>
                <w:rFonts w:eastAsia="SimSun"/>
              </w:rPr>
              <w:t>International Association of Marine Aids to Navigation</w:t>
            </w:r>
            <w:r>
              <w:rPr>
                <w:rFonts w:eastAsia="SimSun"/>
              </w:rPr>
              <w:br/>
              <w:t xml:space="preserve">and Lighthouse Authorities </w:t>
            </w:r>
          </w:p>
        </w:tc>
      </w:tr>
      <w:tr w:rsidR="008610EE" w14:paraId="59F42D2A" w14:textId="77777777" w:rsidTr="00D046A7">
        <w:trPr>
          <w:cantSplit/>
        </w:trPr>
        <w:tc>
          <w:tcPr>
            <w:tcW w:w="9889" w:type="dxa"/>
            <w:gridSpan w:val="2"/>
          </w:tcPr>
          <w:p w14:paraId="29E8904A" w14:textId="77777777" w:rsidR="008610EE" w:rsidRDefault="008610EE" w:rsidP="008610EE">
            <w:pPr>
              <w:pStyle w:val="Title1"/>
              <w:rPr>
                <w:rFonts w:eastAsia="SimSun"/>
                <w:lang w:eastAsia="zh-CN"/>
              </w:rPr>
            </w:pPr>
            <w:bookmarkStart w:id="7" w:name="drec" w:colFirst="0" w:colLast="0"/>
            <w:bookmarkEnd w:id="6"/>
            <w:r>
              <w:rPr>
                <w:rFonts w:eastAsia="SimSun"/>
              </w:rPr>
              <w:t>Liaison Note to ITU-R WORKING pARTY 5B</w:t>
            </w:r>
          </w:p>
        </w:tc>
      </w:tr>
      <w:tr w:rsidR="008610EE" w14:paraId="43A0FDAA" w14:textId="77777777" w:rsidTr="00D046A7">
        <w:trPr>
          <w:cantSplit/>
        </w:trPr>
        <w:tc>
          <w:tcPr>
            <w:tcW w:w="9889" w:type="dxa"/>
            <w:gridSpan w:val="2"/>
          </w:tcPr>
          <w:p w14:paraId="07758CA3" w14:textId="77777777" w:rsidR="008610EE" w:rsidRDefault="008610EE" w:rsidP="008610EE">
            <w:pPr>
              <w:pStyle w:val="Title1"/>
              <w:rPr>
                <w:rFonts w:eastAsia="MS Mincho"/>
                <w:lang w:eastAsia="zh-CN"/>
              </w:rPr>
            </w:pPr>
            <w:bookmarkStart w:id="8" w:name="dtitle1" w:colFirst="0" w:colLast="0"/>
            <w:bookmarkEnd w:id="7"/>
            <w:r>
              <w:t xml:space="preserve">Working document towards A PRELIMINARY </w:t>
            </w:r>
            <w:r>
              <w:br/>
              <w:t>DRAFT NEW REPORT ITU-R M.[VDES-SAT]</w:t>
            </w:r>
          </w:p>
        </w:tc>
      </w:tr>
    </w:tbl>
    <w:p w14:paraId="653A5A2F" w14:textId="77777777" w:rsidR="00F00219" w:rsidRDefault="00F00219" w:rsidP="008610EE">
      <w:pPr>
        <w:rPr>
          <w:rFonts w:eastAsia="SimSun"/>
        </w:rPr>
      </w:pPr>
      <w:bookmarkStart w:id="9" w:name="dbreak"/>
      <w:bookmarkEnd w:id="8"/>
      <w:bookmarkEnd w:id="9"/>
    </w:p>
    <w:p w14:paraId="0AA2ABE6" w14:textId="77777777" w:rsidR="00F00219" w:rsidRDefault="00F00219" w:rsidP="008610EE">
      <w:pPr>
        <w:rPr>
          <w:rFonts w:eastAsia="SimSun"/>
        </w:rPr>
      </w:pPr>
    </w:p>
    <w:p w14:paraId="63D5BF8A" w14:textId="658742CA" w:rsidR="00BE625D" w:rsidRPr="00F00219" w:rsidRDefault="00BE625D" w:rsidP="008610EE">
      <w:pPr>
        <w:rPr>
          <w:rFonts w:eastAsia="SimSun"/>
          <w:szCs w:val="24"/>
        </w:rPr>
      </w:pPr>
      <w:r w:rsidRPr="00F00219">
        <w:rPr>
          <w:rFonts w:eastAsia="SimSun"/>
          <w:szCs w:val="24"/>
        </w:rPr>
        <w:t>During its last E</w:t>
      </w:r>
      <w:r w:rsidR="00F00219" w:rsidRPr="00F00219">
        <w:rPr>
          <w:rFonts w:eastAsia="SimSun"/>
          <w:szCs w:val="24"/>
        </w:rPr>
        <w:t>-</w:t>
      </w:r>
      <w:r w:rsidRPr="00F00219">
        <w:rPr>
          <w:rFonts w:eastAsia="SimSun"/>
          <w:szCs w:val="24"/>
        </w:rPr>
        <w:t xml:space="preserve">NAV committee meeting, held 17-21 September 2017, IALA reviewed </w:t>
      </w:r>
      <w:r w:rsidR="00F00219" w:rsidRPr="00F00219">
        <w:rPr>
          <w:rFonts w:eastAsia="SimSun"/>
          <w:szCs w:val="24"/>
        </w:rPr>
        <w:t xml:space="preserve">the working document towards a preliminary draft new report ITU-R M.[VDES-SAT] contained in document </w:t>
      </w:r>
      <w:hyperlink r:id="rId9" w:history="1">
        <w:r w:rsidR="00F00219" w:rsidRPr="00F00219">
          <w:rPr>
            <w:rStyle w:val="Hyperlink"/>
            <w:szCs w:val="24"/>
          </w:rPr>
          <w:t>5B/305</w:t>
        </w:r>
      </w:hyperlink>
      <w:r w:rsidR="00F00219" w:rsidRPr="00F00219">
        <w:rPr>
          <w:szCs w:val="24"/>
        </w:rPr>
        <w:t xml:space="preserve"> (Annex 24).</w:t>
      </w:r>
    </w:p>
    <w:p w14:paraId="6994BEC0" w14:textId="111A27FD" w:rsidR="00206D75" w:rsidRDefault="008610EE" w:rsidP="008610EE">
      <w:pPr>
        <w:rPr>
          <w:rFonts w:eastAsia="SimSun"/>
        </w:rPr>
      </w:pPr>
      <w:r>
        <w:rPr>
          <w:rFonts w:eastAsia="SimSun"/>
        </w:rPr>
        <w:t>A</w:t>
      </w:r>
      <w:r w:rsidR="00F00219">
        <w:rPr>
          <w:rFonts w:eastAsia="SimSun"/>
        </w:rPr>
        <w:t xml:space="preserve">ll the concerns raised during </w:t>
      </w:r>
      <w:r>
        <w:rPr>
          <w:rFonts w:eastAsia="SimSun"/>
        </w:rPr>
        <w:t>the last WP</w:t>
      </w:r>
      <w:r>
        <w:rPr>
          <w:lang w:eastAsia="ja-JP"/>
        </w:rPr>
        <w:t xml:space="preserve"> </w:t>
      </w:r>
      <w:r>
        <w:rPr>
          <w:rFonts w:eastAsia="SimSun"/>
        </w:rPr>
        <w:t>5B meeting</w:t>
      </w:r>
      <w:r w:rsidR="00F00219">
        <w:rPr>
          <w:rFonts w:eastAsia="SimSun"/>
        </w:rPr>
        <w:t xml:space="preserve"> has been taken into account</w:t>
      </w:r>
      <w:r w:rsidR="00206D75">
        <w:rPr>
          <w:rFonts w:eastAsia="SimSun"/>
        </w:rPr>
        <w:t xml:space="preserve"> and </w:t>
      </w:r>
      <w:r w:rsidR="00BE4851">
        <w:rPr>
          <w:rFonts w:eastAsia="SimSun"/>
        </w:rPr>
        <w:t xml:space="preserve">carefully </w:t>
      </w:r>
      <w:r w:rsidR="00206D75">
        <w:rPr>
          <w:rFonts w:eastAsia="SimSun"/>
        </w:rPr>
        <w:t xml:space="preserve">studied by IALA. </w:t>
      </w:r>
    </w:p>
    <w:p w14:paraId="606C016C" w14:textId="1C14E985" w:rsidR="008610EE" w:rsidRDefault="003D6C5A" w:rsidP="008610EE">
      <w:pPr>
        <w:rPr>
          <w:rFonts w:eastAsia="SimSun"/>
        </w:rPr>
      </w:pPr>
      <w:r w:rsidRPr="00C20261">
        <w:rPr>
          <w:rFonts w:eastAsia="SimSun"/>
        </w:rPr>
        <w:t xml:space="preserve">Accordingly, </w:t>
      </w:r>
      <w:r w:rsidR="008610EE" w:rsidRPr="00C20261">
        <w:rPr>
          <w:rFonts w:eastAsia="SimSun"/>
        </w:rPr>
        <w:t xml:space="preserve">IALA propose </w:t>
      </w:r>
      <w:r w:rsidR="00BE4851" w:rsidRPr="00C20261">
        <w:rPr>
          <w:rFonts w:eastAsia="SimSun"/>
        </w:rPr>
        <w:t xml:space="preserve">a few additions and modifications to the </w:t>
      </w:r>
      <w:r w:rsidR="000550BF" w:rsidRPr="00C20261">
        <w:rPr>
          <w:rFonts w:eastAsia="SimSun"/>
        </w:rPr>
        <w:t xml:space="preserve">working document towards a </w:t>
      </w:r>
      <w:r w:rsidR="008610EE" w:rsidRPr="00C20261">
        <w:rPr>
          <w:rFonts w:eastAsia="SimSun"/>
        </w:rPr>
        <w:t>PDN Report ITU-R M.[VDES-SAT]</w:t>
      </w:r>
      <w:r w:rsidR="00BE4851" w:rsidRPr="00C20261">
        <w:rPr>
          <w:rFonts w:eastAsia="SimSun"/>
        </w:rPr>
        <w:t>,</w:t>
      </w:r>
      <w:r w:rsidR="000550BF" w:rsidRPr="00C20261">
        <w:rPr>
          <w:rFonts w:eastAsia="SimSun"/>
        </w:rPr>
        <w:t xml:space="preserve"> which</w:t>
      </w:r>
      <w:r w:rsidR="008610EE" w:rsidRPr="00C20261">
        <w:rPr>
          <w:rFonts w:eastAsia="SimSun"/>
        </w:rPr>
        <w:t xml:space="preserve"> are contained in the a</w:t>
      </w:r>
      <w:r w:rsidR="000550BF" w:rsidRPr="00C20261">
        <w:rPr>
          <w:rFonts w:eastAsia="SimSun"/>
        </w:rPr>
        <w:t>ttachment.</w:t>
      </w:r>
    </w:p>
    <w:p w14:paraId="3F061D01" w14:textId="7DB43338" w:rsidR="008610EE" w:rsidRDefault="008610EE" w:rsidP="008610EE">
      <w:pPr>
        <w:pStyle w:val="Heading1"/>
        <w:rPr>
          <w:rFonts w:eastAsia="SimSun"/>
        </w:rPr>
      </w:pPr>
      <w:r>
        <w:rPr>
          <w:rFonts w:eastAsia="SimSun"/>
        </w:rPr>
        <w:t>Actions requested</w:t>
      </w:r>
    </w:p>
    <w:p w14:paraId="6893817C" w14:textId="3CFF5543" w:rsidR="008610EE" w:rsidRDefault="008610EE" w:rsidP="008610EE">
      <w:pPr>
        <w:rPr>
          <w:rFonts w:eastAsia="MS Mincho"/>
        </w:rPr>
      </w:pPr>
      <w:r>
        <w:rPr>
          <w:lang w:eastAsia="de-DE"/>
        </w:rPr>
        <w:t xml:space="preserve">IALA </w:t>
      </w:r>
      <w:r w:rsidR="00BE4851">
        <w:rPr>
          <w:lang w:eastAsia="de-DE"/>
        </w:rPr>
        <w:t xml:space="preserve">kindly asks </w:t>
      </w:r>
      <w:r>
        <w:rPr>
          <w:lang w:eastAsia="de-DE"/>
        </w:rPr>
        <w:t xml:space="preserve">ITU-R WP 5B to take into consideration these proposals </w:t>
      </w:r>
      <w:r w:rsidR="00BE4851">
        <w:rPr>
          <w:lang w:eastAsia="de-DE"/>
        </w:rPr>
        <w:t xml:space="preserve">in their further work on </w:t>
      </w:r>
      <w:r w:rsidR="000550BF">
        <w:rPr>
          <w:lang w:eastAsia="de-DE"/>
        </w:rPr>
        <w:t>this Report</w:t>
      </w:r>
      <w:r w:rsidR="00BE4851">
        <w:rPr>
          <w:lang w:eastAsia="de-DE"/>
        </w:rPr>
        <w:t xml:space="preserve">. Furthermore, IALA </w:t>
      </w:r>
      <w:r w:rsidR="000550BF">
        <w:rPr>
          <w:lang w:eastAsia="de-DE"/>
        </w:rPr>
        <w:t xml:space="preserve">propose to upgrade </w:t>
      </w:r>
      <w:r>
        <w:rPr>
          <w:lang w:eastAsia="de-DE"/>
        </w:rPr>
        <w:t>the</w:t>
      </w:r>
      <w:r w:rsidR="000550BF">
        <w:rPr>
          <w:lang w:eastAsia="de-DE"/>
        </w:rPr>
        <w:t xml:space="preserve"> status </w:t>
      </w:r>
      <w:r w:rsidR="00BE4851">
        <w:rPr>
          <w:lang w:eastAsia="de-DE"/>
        </w:rPr>
        <w:t xml:space="preserve">of this report to </w:t>
      </w:r>
      <w:r>
        <w:rPr>
          <w:lang w:eastAsia="de-DE"/>
        </w:rPr>
        <w:t>PDN Report ITU-R M.[VDES-SAT].</w:t>
      </w:r>
    </w:p>
    <w:p w14:paraId="7DDB4EE1" w14:textId="77777777" w:rsidR="008610EE" w:rsidRDefault="008610EE" w:rsidP="008610EE">
      <w:pPr>
        <w:rPr>
          <w:lang w:val="en-US"/>
        </w:rPr>
      </w:pPr>
    </w:p>
    <w:p w14:paraId="616E0FF6" w14:textId="77777777" w:rsidR="008610EE" w:rsidRPr="008610EE" w:rsidRDefault="008610EE" w:rsidP="008610EE">
      <w:pPr>
        <w:rPr>
          <w:lang w:val="en-US"/>
        </w:rPr>
      </w:pPr>
      <w:r>
        <w:rPr>
          <w:b/>
          <w:bCs/>
          <w:lang w:val="en-US"/>
        </w:rPr>
        <w:t>Attachment:</w:t>
      </w:r>
      <w:r>
        <w:rPr>
          <w:b/>
          <w:bCs/>
          <w:lang w:val="en-US"/>
        </w:rPr>
        <w:tab/>
      </w:r>
      <w:r>
        <w:rPr>
          <w:lang w:val="en-US"/>
        </w:rPr>
        <w:t>1</w:t>
      </w:r>
    </w:p>
    <w:p w14:paraId="650DCC32" w14:textId="77777777" w:rsidR="000550BF" w:rsidRDefault="000550BF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8"/>
        </w:rPr>
      </w:pPr>
      <w:bookmarkStart w:id="10" w:name="_Toc445972008"/>
      <w:r>
        <w:br w:type="page"/>
      </w:r>
    </w:p>
    <w:p w14:paraId="566744E1" w14:textId="051DD8AB" w:rsidR="008610EE" w:rsidRDefault="008610EE" w:rsidP="008610EE">
      <w:pPr>
        <w:pStyle w:val="AppendixNo"/>
      </w:pPr>
      <w:r>
        <w:lastRenderedPageBreak/>
        <w:t>attachment</w:t>
      </w:r>
    </w:p>
    <w:p w14:paraId="41F71BD1" w14:textId="77777777" w:rsidR="000550BF" w:rsidRPr="000550BF" w:rsidRDefault="000550BF" w:rsidP="000550BF">
      <w:pPr>
        <w:pStyle w:val="Annexref"/>
      </w:pPr>
    </w:p>
    <w:p w14:paraId="0AD5E4E7" w14:textId="65854A3F" w:rsidR="000550BF" w:rsidRPr="000550BF" w:rsidRDefault="000550BF" w:rsidP="000550BF">
      <w:pPr>
        <w:pStyle w:val="Annexref"/>
        <w:rPr>
          <w:sz w:val="28"/>
          <w:szCs w:val="28"/>
        </w:rPr>
      </w:pPr>
      <w:del w:id="11" w:author="IALA" w:date="2017-09-19T22:19:00Z">
        <w:r w:rsidRPr="000550BF" w:rsidDel="000550BF">
          <w:rPr>
            <w:sz w:val="28"/>
            <w:szCs w:val="28"/>
          </w:rPr>
          <w:delText xml:space="preserve">WORKING DOCUMENT TOWARDS A </w:delText>
        </w:r>
      </w:del>
      <w:r w:rsidRPr="000550BF">
        <w:rPr>
          <w:sz w:val="28"/>
          <w:szCs w:val="28"/>
        </w:rPr>
        <w:t xml:space="preserve">PRELIMINARY </w:t>
      </w:r>
      <w:r w:rsidRPr="000550BF">
        <w:rPr>
          <w:sz w:val="28"/>
          <w:szCs w:val="28"/>
        </w:rPr>
        <w:br/>
        <w:t>DRAFT NEW REPORT ITU-R M.[VDES-SAT]</w:t>
      </w:r>
      <w:bookmarkEnd w:id="10"/>
    </w:p>
    <w:sectPr w:rsidR="000550BF" w:rsidRPr="000550BF" w:rsidSect="00700E04">
      <w:headerReference w:type="default" r:id="rId10"/>
      <w:pgSz w:w="11907" w:h="16834" w:code="9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94151" w14:textId="77777777" w:rsidR="006C1E49" w:rsidRDefault="006C1E49">
      <w:r>
        <w:separator/>
      </w:r>
    </w:p>
  </w:endnote>
  <w:endnote w:type="continuationSeparator" w:id="0">
    <w:p w14:paraId="23DB18A5" w14:textId="77777777" w:rsidR="006C1E49" w:rsidRDefault="006C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D6A59" w14:textId="77777777" w:rsidR="006C1E49" w:rsidRDefault="006C1E49">
      <w:r>
        <w:t>____________________</w:t>
      </w:r>
    </w:p>
  </w:footnote>
  <w:footnote w:type="continuationSeparator" w:id="0">
    <w:p w14:paraId="3F6CDFC2" w14:textId="77777777" w:rsidR="006C1E49" w:rsidRDefault="006C1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9F8F6" w14:textId="168EB490" w:rsidR="003B710B" w:rsidRDefault="003B710B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907E6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4890A58C" w14:textId="0732614B" w:rsidR="003B710B" w:rsidRDefault="003B710B">
    <w:pPr>
      <w:pStyle w:val="Header"/>
      <w:rPr>
        <w:lang w:val="en-US"/>
      </w:rPr>
    </w:pPr>
    <w:r>
      <w:rPr>
        <w:lang w:val="en-US"/>
      </w:rPr>
      <w:t>5B/</w:t>
    </w:r>
    <w:r w:rsidR="00BE625D">
      <w:rPr>
        <w:lang w:val="en-US"/>
      </w:rPr>
      <w:t xml:space="preserve"> xxx </w:t>
    </w:r>
    <w:r>
      <w:rPr>
        <w:lang w:val="en-US"/>
      </w:rPr>
      <w:t>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580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6A9C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B2641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902D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2039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BE96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8EED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6B00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3E2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CEAD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83E78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02BD2B8A"/>
    <w:multiLevelType w:val="multilevel"/>
    <w:tmpl w:val="050E42E0"/>
    <w:lvl w:ilvl="0">
      <w:start w:val="1"/>
      <w:numFmt w:val="decimal"/>
      <w:lvlText w:val="%1"/>
      <w:lvlJc w:val="left"/>
      <w:pPr>
        <w:ind w:left="800" w:hanging="8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0" w:hanging="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051E0AC2"/>
    <w:multiLevelType w:val="hybridMultilevel"/>
    <w:tmpl w:val="E0EECE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A25F2"/>
    <w:multiLevelType w:val="hybridMultilevel"/>
    <w:tmpl w:val="264E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1741B"/>
    <w:multiLevelType w:val="hybridMultilevel"/>
    <w:tmpl w:val="5E66D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0E44A6"/>
    <w:multiLevelType w:val="hybridMultilevel"/>
    <w:tmpl w:val="B704BC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D619C"/>
    <w:multiLevelType w:val="multilevel"/>
    <w:tmpl w:val="5BB6CCA0"/>
    <w:lvl w:ilvl="0">
      <w:start w:val="2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11"/>
  </w:num>
  <w:num w:numId="5">
    <w:abstractNumId w:val="13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FD8"/>
    <w:rsid w:val="000069D4"/>
    <w:rsid w:val="000174AD"/>
    <w:rsid w:val="00047A1D"/>
    <w:rsid w:val="000550BF"/>
    <w:rsid w:val="000604B9"/>
    <w:rsid w:val="000A7D55"/>
    <w:rsid w:val="000C12C8"/>
    <w:rsid w:val="000C2E8E"/>
    <w:rsid w:val="000E0E7C"/>
    <w:rsid w:val="000F1B4B"/>
    <w:rsid w:val="0012744F"/>
    <w:rsid w:val="00131178"/>
    <w:rsid w:val="00152834"/>
    <w:rsid w:val="00156F66"/>
    <w:rsid w:val="00163271"/>
    <w:rsid w:val="00182528"/>
    <w:rsid w:val="0018500B"/>
    <w:rsid w:val="00196A19"/>
    <w:rsid w:val="001F735A"/>
    <w:rsid w:val="00202DC1"/>
    <w:rsid w:val="00206D75"/>
    <w:rsid w:val="002116EE"/>
    <w:rsid w:val="00222B86"/>
    <w:rsid w:val="002309D8"/>
    <w:rsid w:val="002A7FE2"/>
    <w:rsid w:val="002D7FD8"/>
    <w:rsid w:val="002E1B4F"/>
    <w:rsid w:val="002F2E67"/>
    <w:rsid w:val="002F7CB3"/>
    <w:rsid w:val="00315546"/>
    <w:rsid w:val="00330567"/>
    <w:rsid w:val="00386A9D"/>
    <w:rsid w:val="00391081"/>
    <w:rsid w:val="003B2789"/>
    <w:rsid w:val="003B710B"/>
    <w:rsid w:val="003C13CE"/>
    <w:rsid w:val="003D6C5A"/>
    <w:rsid w:val="003E2518"/>
    <w:rsid w:val="003E7CEF"/>
    <w:rsid w:val="004B1EF7"/>
    <w:rsid w:val="004B3FAD"/>
    <w:rsid w:val="004C5749"/>
    <w:rsid w:val="00501DCA"/>
    <w:rsid w:val="00513A47"/>
    <w:rsid w:val="005408DF"/>
    <w:rsid w:val="00573344"/>
    <w:rsid w:val="00583F9B"/>
    <w:rsid w:val="005E5C10"/>
    <w:rsid w:val="005F2C78"/>
    <w:rsid w:val="006144E4"/>
    <w:rsid w:val="00650299"/>
    <w:rsid w:val="00655FC5"/>
    <w:rsid w:val="006C1E49"/>
    <w:rsid w:val="00700E04"/>
    <w:rsid w:val="007F26BE"/>
    <w:rsid w:val="00814E0A"/>
    <w:rsid w:val="00822581"/>
    <w:rsid w:val="008309DD"/>
    <w:rsid w:val="0083227A"/>
    <w:rsid w:val="008610EE"/>
    <w:rsid w:val="00866900"/>
    <w:rsid w:val="00876A8A"/>
    <w:rsid w:val="00881BA1"/>
    <w:rsid w:val="008C2302"/>
    <w:rsid w:val="008C26B8"/>
    <w:rsid w:val="008F208F"/>
    <w:rsid w:val="00966A8F"/>
    <w:rsid w:val="00982084"/>
    <w:rsid w:val="009907E6"/>
    <w:rsid w:val="00995963"/>
    <w:rsid w:val="009B61EB"/>
    <w:rsid w:val="009C2064"/>
    <w:rsid w:val="009D1697"/>
    <w:rsid w:val="009F3A46"/>
    <w:rsid w:val="009F6520"/>
    <w:rsid w:val="00A014F8"/>
    <w:rsid w:val="00A5173C"/>
    <w:rsid w:val="00A61AEF"/>
    <w:rsid w:val="00A76521"/>
    <w:rsid w:val="00AD2345"/>
    <w:rsid w:val="00AF173A"/>
    <w:rsid w:val="00B066A4"/>
    <w:rsid w:val="00B07A13"/>
    <w:rsid w:val="00B4279B"/>
    <w:rsid w:val="00B45FC9"/>
    <w:rsid w:val="00B76F35"/>
    <w:rsid w:val="00B81138"/>
    <w:rsid w:val="00BC7CCF"/>
    <w:rsid w:val="00BE470B"/>
    <w:rsid w:val="00BE4851"/>
    <w:rsid w:val="00BE625D"/>
    <w:rsid w:val="00C20261"/>
    <w:rsid w:val="00C57A91"/>
    <w:rsid w:val="00C73EBD"/>
    <w:rsid w:val="00CC01C2"/>
    <w:rsid w:val="00CF21F2"/>
    <w:rsid w:val="00D02712"/>
    <w:rsid w:val="00D046A7"/>
    <w:rsid w:val="00D214D0"/>
    <w:rsid w:val="00D63496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EE7968"/>
    <w:rsid w:val="00F00219"/>
    <w:rsid w:val="00F25662"/>
    <w:rsid w:val="00F66276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62EEC6"/>
  <w15:docId w15:val="{182C1B95-7807-42DF-8ED1-27D7D9574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link w:val="FigureChar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uiPriority w:val="99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8610EE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8610EE"/>
    <w:rPr>
      <w:color w:val="0000FF" w:themeColor="hyperlink"/>
      <w:u w:val="single"/>
    </w:rPr>
  </w:style>
  <w:style w:type="character" w:customStyle="1" w:styleId="TabletextChar">
    <w:name w:val="Table_text Char"/>
    <w:link w:val="Tabletext"/>
    <w:locked/>
    <w:rsid w:val="008610EE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uiPriority w:val="99"/>
    <w:locked/>
    <w:rsid w:val="008610EE"/>
    <w:rPr>
      <w:rFonts w:ascii="Times New Roman Bold" w:hAnsi="Times New Roman Bold" w:cs="Times New Roman Bold"/>
      <w:b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610EE"/>
    <w:pPr>
      <w:spacing w:before="0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610EE"/>
    <w:rPr>
      <w:rFonts w:ascii="Lucida Grande" w:eastAsiaTheme="minorEastAsia" w:hAnsi="Lucida Grande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610EE"/>
    <w:pPr>
      <w:spacing w:before="0" w:after="200"/>
    </w:pPr>
    <w:rPr>
      <w:rFonts w:eastAsiaTheme="minorEastAsia"/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610E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610EE"/>
    <w:rPr>
      <w:rFonts w:eastAsiaTheme="minorEastAsia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8610EE"/>
    <w:rPr>
      <w:rFonts w:ascii="Times New Roman" w:eastAsiaTheme="minorEastAsia" w:hAnsi="Times New Roman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0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8610EE"/>
    <w:rPr>
      <w:rFonts w:ascii="Times New Roman" w:eastAsiaTheme="minorEastAsia" w:hAnsi="Times New Roman"/>
      <w:b/>
      <w:bCs/>
      <w:sz w:val="24"/>
      <w:szCs w:val="24"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rsid w:val="008610EE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uiPriority w:val="99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ECCFigure">
    <w:name w:val="ECC Figure"/>
    <w:rsid w:val="008610EE"/>
    <w:pPr>
      <w:spacing w:before="240" w:after="240"/>
      <w:jc w:val="center"/>
    </w:pPr>
    <w:rPr>
      <w:rFonts w:ascii="Arial" w:eastAsiaTheme="minorEastAsia" w:hAnsi="Arial"/>
      <w:lang w:val="da-DK" w:eastAsia="en-US"/>
      <w14:cntxtAlts/>
    </w:rPr>
  </w:style>
  <w:style w:type="character" w:customStyle="1" w:styleId="TableNo0">
    <w:name w:val="Table_No Знак"/>
    <w:uiPriority w:val="99"/>
    <w:locked/>
    <w:rsid w:val="008610EE"/>
    <w:rPr>
      <w:sz w:val="24"/>
      <w:lang w:val="fr-FR" w:eastAsia="en-US"/>
    </w:rPr>
  </w:style>
  <w:style w:type="character" w:customStyle="1" w:styleId="Tabletitle0">
    <w:name w:val="Table_title Знак"/>
    <w:uiPriority w:val="99"/>
    <w:locked/>
    <w:rsid w:val="008610EE"/>
    <w:rPr>
      <w:b/>
      <w:sz w:val="24"/>
      <w:lang w:val="fr-FR" w:eastAsia="en-US"/>
    </w:rPr>
  </w:style>
  <w:style w:type="paragraph" w:styleId="Revision">
    <w:name w:val="Revision"/>
    <w:hidden/>
    <w:uiPriority w:val="99"/>
    <w:semiHidden/>
    <w:rsid w:val="008610EE"/>
    <w:rPr>
      <w:rFonts w:ascii="Times New Roman" w:eastAsiaTheme="minorEastAsia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10E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table" w:styleId="TableGrid">
    <w:name w:val="Table Grid"/>
    <w:basedOn w:val="TableNormal"/>
    <w:rsid w:val="008610EE"/>
    <w:rPr>
      <w:rFonts w:asciiTheme="minorHAnsi" w:eastAsiaTheme="minorEastAsia" w:hAnsiTheme="minorHAnsi" w:cstheme="minorBidi"/>
      <w:sz w:val="24"/>
      <w:szCs w:val="24"/>
      <w:lang w:val="nb-NO" w:eastAsia="nb-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gureChar">
    <w:name w:val="Figure Char"/>
    <w:basedOn w:val="DefaultParagraphFont"/>
    <w:link w:val="Figure"/>
    <w:locked/>
    <w:rsid w:val="008610EE"/>
    <w:rPr>
      <w:rFonts w:ascii="Times New Roman" w:hAnsi="Times New Roman"/>
      <w:sz w:val="24"/>
      <w:lang w:val="en-GB" w:eastAsia="en-US"/>
    </w:rPr>
  </w:style>
  <w:style w:type="character" w:customStyle="1" w:styleId="FiguretitleChar">
    <w:name w:val="Figure_title Char"/>
    <w:basedOn w:val="DefaultParagraphFont"/>
    <w:link w:val="Figuretitle"/>
    <w:locked/>
    <w:rsid w:val="008610EE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rsid w:val="008610EE"/>
    <w:pPr>
      <w:spacing w:before="0"/>
    </w:pPr>
    <w:rPr>
      <w:sz w:val="20"/>
    </w:rPr>
  </w:style>
  <w:style w:type="character" w:customStyle="1" w:styleId="TablelegendChar">
    <w:name w:val="Table_legend Char"/>
    <w:link w:val="Tablelegend"/>
    <w:locked/>
    <w:rsid w:val="008610EE"/>
    <w:rPr>
      <w:rFonts w:ascii="Times New Roman" w:hAnsi="Times New Roman"/>
      <w:lang w:val="en-GB" w:eastAsia="en-US"/>
    </w:rPr>
  </w:style>
  <w:style w:type="paragraph" w:styleId="ListBullet">
    <w:name w:val="List Bullet"/>
    <w:basedOn w:val="Normal"/>
    <w:unhideWhenUsed/>
    <w:rsid w:val="008610EE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u.int/md/R15-WP5B-C-0305/e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tu.int/md/R15-WP5B-C-0305/e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8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Fernandez Jimenez, Virginia</dc:creator>
  <cp:lastModifiedBy>Seamus Doyle</cp:lastModifiedBy>
  <cp:revision>5</cp:revision>
  <cp:lastPrinted>2008-02-21T14:04:00Z</cp:lastPrinted>
  <dcterms:created xsi:type="dcterms:W3CDTF">2017-09-20T06:59:00Z</dcterms:created>
  <dcterms:modified xsi:type="dcterms:W3CDTF">2017-09-21T12:23:00Z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